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71D88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071D8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071D8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VZ35_2021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AdMeter</w:t>
      </w:r>
      <w:proofErr w:type="spellEnd"/>
      <w:r w:rsidR="00F4094A" w:rsidRPr="00F4094A">
        <w:rPr>
          <w:rFonts w:ascii="Arial" w:hAnsi="Arial" w:cs="Arial"/>
          <w:b/>
        </w:rPr>
        <w:t xml:space="preserve"> </w:t>
      </w:r>
      <w:commentRangeStart w:id="0"/>
      <w:r w:rsidR="00F4094A" w:rsidRPr="00F4094A">
        <w:rPr>
          <w:rFonts w:ascii="Arial" w:hAnsi="Arial" w:cs="Arial"/>
          <w:b/>
        </w:rPr>
        <w:t>2021-22</w:t>
      </w:r>
      <w:commentRangeEnd w:id="0"/>
      <w:r>
        <w:rPr>
          <w:rStyle w:val="Odkaznakoment"/>
        </w:rPr>
        <w:commentReference w:id="0"/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6476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71D8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6476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71D8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trvalého pobytu</w:t>
            </w:r>
          </w:p>
          <w:p w14:paraId="72FEF570" w14:textId="77777777" w:rsidR="00201690" w:rsidRPr="00F002A0" w:rsidRDefault="00071D8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71D88" w14:paraId="63A61553" w14:textId="77777777" w:rsidTr="0006057E">
        <w:trPr>
          <w:trHeight w:val="397"/>
          <w:jc w:val="center"/>
          <w:ins w:id="1" w:author="Vávra Tomáš" w:date="2021-10-25T09:46:00Z"/>
        </w:trPr>
        <w:tc>
          <w:tcPr>
            <w:tcW w:w="4680" w:type="dxa"/>
            <w:shd w:val="clear" w:color="auto" w:fill="FFFFFF"/>
            <w:vAlign w:val="center"/>
          </w:tcPr>
          <w:p w14:paraId="4638B84E" w14:textId="5CABB1A9" w:rsidR="00071D88" w:rsidRPr="00071D88" w:rsidRDefault="00071D88" w:rsidP="0006057E">
            <w:pPr>
              <w:rPr>
                <w:ins w:id="2" w:author="Vávra Tomáš" w:date="2021-10-25T09:46:00Z"/>
                <w:rFonts w:ascii="Arial" w:hAnsi="Arial" w:cs="Arial"/>
                <w:sz w:val="18"/>
                <w:szCs w:val="18"/>
                <w:rPrChange w:id="3" w:author="Vávra Tomáš" w:date="2021-10-25T09:47:00Z">
                  <w:rPr>
                    <w:ins w:id="4" w:author="Vávra Tomáš" w:date="2021-10-25T09:46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" w:author="Vávra Tomáš" w:date="2021-10-25T09:46:00Z">
              <w:r w:rsidRPr="00071D88">
                <w:rPr>
                  <w:rFonts w:ascii="Arial" w:hAnsi="Arial" w:cs="Arial"/>
                  <w:sz w:val="18"/>
                  <w:szCs w:val="18"/>
                </w:rPr>
                <w:t>Adresa datové schránky</w:t>
              </w:r>
            </w:ins>
          </w:p>
        </w:tc>
        <w:tc>
          <w:tcPr>
            <w:tcW w:w="4500" w:type="dxa"/>
            <w:shd w:val="clear" w:color="auto" w:fill="FFFFFF"/>
            <w:vAlign w:val="center"/>
          </w:tcPr>
          <w:p w14:paraId="09036E2B" w14:textId="77777777" w:rsidR="00071D88" w:rsidRPr="00071D88" w:rsidRDefault="00071D88" w:rsidP="0006057E">
            <w:pPr>
              <w:rPr>
                <w:ins w:id="6" w:author="Vávra Tomáš" w:date="2021-10-25T09:46:00Z"/>
                <w:rFonts w:ascii="Arial" w:hAnsi="Arial" w:cs="Arial"/>
                <w:rPrChange w:id="7" w:author="Vávra Tomáš" w:date="2021-10-25T09:47:00Z">
                  <w:rPr>
                    <w:ins w:id="8" w:author="Vávra Tomáš" w:date="2021-10-25T09:46:00Z"/>
                    <w:rFonts w:ascii="Arial" w:hAnsi="Arial" w:cs="Arial"/>
                  </w:rPr>
                </w:rPrChange>
              </w:rPr>
            </w:pPr>
          </w:p>
        </w:tc>
      </w:tr>
      <w:tr w:rsidR="00F6476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6476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71D8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6476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71D8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71D8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6476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71D8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9" w:name="_Toc308696271"/>
      <w:bookmarkEnd w:id="9"/>
    </w:p>
    <w:p w14:paraId="6668432A" w14:textId="7576CABF" w:rsidR="00FD2E3F" w:rsidRDefault="00071D8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71D8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71D8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71D8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71D8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71D8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  <w:bookmarkStart w:id="10" w:name="_GoBack"/>
      <w:bookmarkEnd w:id="10"/>
    </w:p>
    <w:p w14:paraId="72FEF59F" w14:textId="77777777" w:rsidR="00201690" w:rsidRPr="00F002A0" w:rsidRDefault="00071D8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Vávra Tomáš" w:date="2021-10-25T09:46:00Z" w:initials="VT">
    <w:p w14:paraId="01A4C2D2" w14:textId="6F0F2D33" w:rsidR="00071D88" w:rsidRDefault="00071D88">
      <w:pPr>
        <w:pStyle w:val="Textkomente"/>
      </w:pPr>
      <w:r>
        <w:rPr>
          <w:rStyle w:val="Odkaznakoment"/>
        </w:rPr>
        <w:annotationRef/>
      </w:r>
      <w:r>
        <w:t>Nesedí název VZ.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A4C2D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8782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A7B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0CD7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CA9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7E63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86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07C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A62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65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ávra Tomáš">
    <w15:presenceInfo w15:providerId="AD" w15:userId="S-1-5-21-1516916145-3332080500-352412931-150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71D88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64765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695F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2021-10-25T07:47:00Z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